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294E" w14:paraId="5AC54D4A" w14:textId="77777777">
        <w:tc>
          <w:tcPr>
            <w:tcW w:w="1620" w:type="dxa"/>
            <w:tcBorders>
              <w:bottom w:val="single" w:sz="4" w:space="0" w:color="auto"/>
            </w:tcBorders>
            <w:shd w:val="clear" w:color="auto" w:fill="FFFFFF"/>
            <w:vAlign w:val="center"/>
          </w:tcPr>
          <w:p w14:paraId="146E1348" w14:textId="77777777" w:rsidR="00C7294E" w:rsidRDefault="00C7294E" w:rsidP="00C7294E">
            <w:pPr>
              <w:pStyle w:val="Header"/>
              <w:rPr>
                <w:rFonts w:ascii="Verdana" w:hAnsi="Verdana"/>
                <w:sz w:val="22"/>
              </w:rPr>
            </w:pPr>
            <w:r>
              <w:t>NPRR Number</w:t>
            </w:r>
          </w:p>
        </w:tc>
        <w:tc>
          <w:tcPr>
            <w:tcW w:w="1260" w:type="dxa"/>
            <w:tcBorders>
              <w:bottom w:val="single" w:sz="4" w:space="0" w:color="auto"/>
            </w:tcBorders>
            <w:vAlign w:val="center"/>
          </w:tcPr>
          <w:p w14:paraId="5DE6629C" w14:textId="3D93C69F" w:rsidR="00C7294E" w:rsidRDefault="00C7294E" w:rsidP="00C7294E">
            <w:pPr>
              <w:pStyle w:val="Header"/>
            </w:pPr>
            <w:hyperlink r:id="rId7" w:history="1">
              <w:r w:rsidRPr="00DD7D34">
                <w:rPr>
                  <w:rStyle w:val="Hyperlink"/>
                </w:rPr>
                <w:t>1297</w:t>
              </w:r>
            </w:hyperlink>
          </w:p>
        </w:tc>
        <w:tc>
          <w:tcPr>
            <w:tcW w:w="900" w:type="dxa"/>
            <w:tcBorders>
              <w:bottom w:val="single" w:sz="4" w:space="0" w:color="auto"/>
            </w:tcBorders>
            <w:shd w:val="clear" w:color="auto" w:fill="FFFFFF"/>
            <w:vAlign w:val="center"/>
          </w:tcPr>
          <w:p w14:paraId="6A61D003" w14:textId="1592B209" w:rsidR="00C7294E" w:rsidRDefault="00C7294E" w:rsidP="00C7294E">
            <w:pPr>
              <w:pStyle w:val="Header"/>
            </w:pPr>
            <w:r>
              <w:t>NPRR Title</w:t>
            </w:r>
          </w:p>
        </w:tc>
        <w:tc>
          <w:tcPr>
            <w:tcW w:w="6660" w:type="dxa"/>
            <w:tcBorders>
              <w:bottom w:val="single" w:sz="4" w:space="0" w:color="auto"/>
            </w:tcBorders>
            <w:vAlign w:val="center"/>
          </w:tcPr>
          <w:p w14:paraId="4575FF05" w14:textId="37C4B09A" w:rsidR="00C7294E" w:rsidRDefault="00C7294E" w:rsidP="00C7294E">
            <w:pPr>
              <w:pStyle w:val="Header"/>
            </w:pPr>
            <w:r w:rsidRPr="00295D48">
              <w:t xml:space="preserve">Limit the </w:t>
            </w:r>
            <w:r>
              <w:t>P</w:t>
            </w:r>
            <w:r w:rsidRPr="00295D48">
              <w:t>rice-</w:t>
            </w:r>
            <w:r>
              <w:t>Q</w:t>
            </w:r>
            <w:r w:rsidRPr="00295D48">
              <w:t xml:space="preserve">uantity </w:t>
            </w:r>
            <w:r>
              <w:t>P</w:t>
            </w:r>
            <w:r w:rsidRPr="00295D48">
              <w:t xml:space="preserve">air in CRR </w:t>
            </w:r>
            <w:r>
              <w:t>A</w:t>
            </w:r>
            <w:r w:rsidRPr="00295D48">
              <w:t xml:space="preserve">uctions for </w:t>
            </w:r>
            <w:r>
              <w:t>E</w:t>
            </w:r>
            <w:r w:rsidRPr="00295D48">
              <w:t xml:space="preserve">ach </w:t>
            </w:r>
            <w:r>
              <w:t>P</w:t>
            </w:r>
            <w:r w:rsidRPr="00295D48">
              <w:t>ath</w:t>
            </w:r>
          </w:p>
        </w:tc>
      </w:tr>
      <w:tr w:rsidR="00152993" w14:paraId="6E1037E5" w14:textId="77777777">
        <w:trPr>
          <w:trHeight w:val="413"/>
        </w:trPr>
        <w:tc>
          <w:tcPr>
            <w:tcW w:w="2880" w:type="dxa"/>
            <w:gridSpan w:val="2"/>
            <w:tcBorders>
              <w:top w:val="nil"/>
              <w:left w:val="nil"/>
              <w:bottom w:val="single" w:sz="4" w:space="0" w:color="auto"/>
              <w:right w:val="nil"/>
            </w:tcBorders>
            <w:vAlign w:val="center"/>
          </w:tcPr>
          <w:p w14:paraId="5E32EDF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2E10881" w14:textId="77777777" w:rsidR="00152993" w:rsidRDefault="00152993">
            <w:pPr>
              <w:pStyle w:val="NormalArial"/>
            </w:pPr>
          </w:p>
        </w:tc>
      </w:tr>
      <w:tr w:rsidR="00152993" w14:paraId="69A7F6E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F3D2FC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5E81D7" w14:textId="2659CB07" w:rsidR="00152993" w:rsidRDefault="00C7294E">
            <w:pPr>
              <w:pStyle w:val="NormalArial"/>
            </w:pPr>
            <w:r>
              <w:t>September 8, 2025</w:t>
            </w:r>
          </w:p>
        </w:tc>
      </w:tr>
      <w:tr w:rsidR="00152993" w14:paraId="40312BE5" w14:textId="77777777">
        <w:trPr>
          <w:trHeight w:val="467"/>
        </w:trPr>
        <w:tc>
          <w:tcPr>
            <w:tcW w:w="2880" w:type="dxa"/>
            <w:gridSpan w:val="2"/>
            <w:tcBorders>
              <w:top w:val="single" w:sz="4" w:space="0" w:color="auto"/>
              <w:left w:val="nil"/>
              <w:bottom w:val="nil"/>
              <w:right w:val="nil"/>
            </w:tcBorders>
            <w:shd w:val="clear" w:color="auto" w:fill="FFFFFF"/>
            <w:vAlign w:val="center"/>
          </w:tcPr>
          <w:p w14:paraId="6BB73DE0" w14:textId="77777777" w:rsidR="00152993" w:rsidRDefault="00152993">
            <w:pPr>
              <w:pStyle w:val="NormalArial"/>
            </w:pPr>
          </w:p>
        </w:tc>
        <w:tc>
          <w:tcPr>
            <w:tcW w:w="7560" w:type="dxa"/>
            <w:gridSpan w:val="2"/>
            <w:tcBorders>
              <w:top w:val="nil"/>
              <w:left w:val="nil"/>
              <w:bottom w:val="nil"/>
              <w:right w:val="nil"/>
            </w:tcBorders>
            <w:vAlign w:val="center"/>
          </w:tcPr>
          <w:p w14:paraId="6FCDAB4A" w14:textId="77777777" w:rsidR="00152993" w:rsidRDefault="00152993">
            <w:pPr>
              <w:pStyle w:val="NormalArial"/>
            </w:pPr>
          </w:p>
        </w:tc>
      </w:tr>
      <w:tr w:rsidR="00152993" w14:paraId="446AE0E3" w14:textId="77777777">
        <w:trPr>
          <w:trHeight w:val="440"/>
        </w:trPr>
        <w:tc>
          <w:tcPr>
            <w:tcW w:w="10440" w:type="dxa"/>
            <w:gridSpan w:val="4"/>
            <w:tcBorders>
              <w:top w:val="single" w:sz="4" w:space="0" w:color="auto"/>
            </w:tcBorders>
            <w:shd w:val="clear" w:color="auto" w:fill="FFFFFF"/>
            <w:vAlign w:val="center"/>
          </w:tcPr>
          <w:p w14:paraId="396DCD54" w14:textId="77777777" w:rsidR="00152993" w:rsidRDefault="00152993">
            <w:pPr>
              <w:pStyle w:val="Header"/>
              <w:jc w:val="center"/>
            </w:pPr>
            <w:r>
              <w:t>Submitter’s Information</w:t>
            </w:r>
          </w:p>
        </w:tc>
      </w:tr>
      <w:tr w:rsidR="00C7294E" w14:paraId="57E47B77" w14:textId="77777777">
        <w:trPr>
          <w:trHeight w:val="350"/>
        </w:trPr>
        <w:tc>
          <w:tcPr>
            <w:tcW w:w="2880" w:type="dxa"/>
            <w:gridSpan w:val="2"/>
            <w:shd w:val="clear" w:color="auto" w:fill="FFFFFF"/>
            <w:vAlign w:val="center"/>
          </w:tcPr>
          <w:p w14:paraId="53424858" w14:textId="77777777" w:rsidR="00C7294E" w:rsidRPr="00EC55B3" w:rsidRDefault="00C7294E" w:rsidP="00C7294E">
            <w:pPr>
              <w:pStyle w:val="Header"/>
            </w:pPr>
            <w:r w:rsidRPr="00EC55B3">
              <w:t>Name</w:t>
            </w:r>
          </w:p>
        </w:tc>
        <w:tc>
          <w:tcPr>
            <w:tcW w:w="7560" w:type="dxa"/>
            <w:gridSpan w:val="2"/>
            <w:vAlign w:val="center"/>
          </w:tcPr>
          <w:p w14:paraId="30DE36AE" w14:textId="3A899996" w:rsidR="00C7294E" w:rsidRDefault="00C7294E" w:rsidP="00C7294E">
            <w:pPr>
              <w:pStyle w:val="NormalArial"/>
            </w:pPr>
            <w:r>
              <w:t>Kathleen Rowan</w:t>
            </w:r>
          </w:p>
        </w:tc>
      </w:tr>
      <w:tr w:rsidR="00C7294E" w14:paraId="23FBF0C1" w14:textId="77777777">
        <w:trPr>
          <w:trHeight w:val="350"/>
        </w:trPr>
        <w:tc>
          <w:tcPr>
            <w:tcW w:w="2880" w:type="dxa"/>
            <w:gridSpan w:val="2"/>
            <w:shd w:val="clear" w:color="auto" w:fill="FFFFFF"/>
            <w:vAlign w:val="center"/>
          </w:tcPr>
          <w:p w14:paraId="73615E4B" w14:textId="77777777" w:rsidR="00C7294E" w:rsidRPr="00EC55B3" w:rsidRDefault="00C7294E" w:rsidP="00C7294E">
            <w:pPr>
              <w:pStyle w:val="Header"/>
            </w:pPr>
            <w:r w:rsidRPr="00EC55B3">
              <w:t>E-mail Address</w:t>
            </w:r>
          </w:p>
        </w:tc>
        <w:tc>
          <w:tcPr>
            <w:tcW w:w="7560" w:type="dxa"/>
            <w:gridSpan w:val="2"/>
            <w:vAlign w:val="center"/>
          </w:tcPr>
          <w:p w14:paraId="796B49D2" w14:textId="4BD5DD6B" w:rsidR="00C7294E" w:rsidRDefault="00C7294E" w:rsidP="00C7294E">
            <w:pPr>
              <w:pStyle w:val="NormalArial"/>
            </w:pPr>
            <w:hyperlink r:id="rId8" w:history="1">
              <w:r>
                <w:rPr>
                  <w:rStyle w:val="Hyperlink"/>
                </w:rPr>
                <w:t>k.rowan@sumo.co</w:t>
              </w:r>
            </w:hyperlink>
          </w:p>
        </w:tc>
      </w:tr>
      <w:tr w:rsidR="00C7294E" w14:paraId="7C96C67A" w14:textId="77777777">
        <w:trPr>
          <w:trHeight w:val="350"/>
        </w:trPr>
        <w:tc>
          <w:tcPr>
            <w:tcW w:w="2880" w:type="dxa"/>
            <w:gridSpan w:val="2"/>
            <w:shd w:val="clear" w:color="auto" w:fill="FFFFFF"/>
            <w:vAlign w:val="center"/>
          </w:tcPr>
          <w:p w14:paraId="134FF282" w14:textId="77777777" w:rsidR="00C7294E" w:rsidRPr="00EC55B3" w:rsidRDefault="00C7294E" w:rsidP="00C7294E">
            <w:pPr>
              <w:pStyle w:val="Header"/>
            </w:pPr>
            <w:r w:rsidRPr="00EC55B3">
              <w:t>Company</w:t>
            </w:r>
          </w:p>
        </w:tc>
        <w:tc>
          <w:tcPr>
            <w:tcW w:w="7560" w:type="dxa"/>
            <w:gridSpan w:val="2"/>
            <w:vAlign w:val="center"/>
          </w:tcPr>
          <w:p w14:paraId="7D172942" w14:textId="669C281D" w:rsidR="00C7294E" w:rsidRDefault="00C7294E" w:rsidP="00C7294E">
            <w:pPr>
              <w:pStyle w:val="NormalArial"/>
            </w:pPr>
            <w:r>
              <w:t>SC Energy Partners LLC</w:t>
            </w:r>
          </w:p>
        </w:tc>
      </w:tr>
      <w:tr w:rsidR="00C7294E" w14:paraId="02C31BF7" w14:textId="77777777">
        <w:trPr>
          <w:trHeight w:val="350"/>
        </w:trPr>
        <w:tc>
          <w:tcPr>
            <w:tcW w:w="2880" w:type="dxa"/>
            <w:gridSpan w:val="2"/>
            <w:tcBorders>
              <w:bottom w:val="single" w:sz="4" w:space="0" w:color="auto"/>
            </w:tcBorders>
            <w:shd w:val="clear" w:color="auto" w:fill="FFFFFF"/>
            <w:vAlign w:val="center"/>
          </w:tcPr>
          <w:p w14:paraId="3F49401D" w14:textId="77777777" w:rsidR="00C7294E" w:rsidRPr="00EC55B3" w:rsidRDefault="00C7294E" w:rsidP="00C7294E">
            <w:pPr>
              <w:pStyle w:val="Header"/>
            </w:pPr>
            <w:r w:rsidRPr="00EC55B3">
              <w:t>Phone Number</w:t>
            </w:r>
          </w:p>
        </w:tc>
        <w:tc>
          <w:tcPr>
            <w:tcW w:w="7560" w:type="dxa"/>
            <w:gridSpan w:val="2"/>
            <w:tcBorders>
              <w:bottom w:val="single" w:sz="4" w:space="0" w:color="auto"/>
            </w:tcBorders>
            <w:vAlign w:val="center"/>
          </w:tcPr>
          <w:p w14:paraId="782D73DF" w14:textId="0FBBBD00" w:rsidR="00C7294E" w:rsidRDefault="00C7294E" w:rsidP="00C7294E">
            <w:pPr>
              <w:pStyle w:val="NormalArial"/>
            </w:pPr>
            <w:r>
              <w:t>312-244-5410</w:t>
            </w:r>
          </w:p>
        </w:tc>
      </w:tr>
      <w:tr w:rsidR="00C7294E" w14:paraId="63910D3C" w14:textId="77777777">
        <w:trPr>
          <w:trHeight w:val="350"/>
        </w:trPr>
        <w:tc>
          <w:tcPr>
            <w:tcW w:w="2880" w:type="dxa"/>
            <w:gridSpan w:val="2"/>
            <w:shd w:val="clear" w:color="auto" w:fill="FFFFFF"/>
            <w:vAlign w:val="center"/>
          </w:tcPr>
          <w:p w14:paraId="12148037" w14:textId="77777777" w:rsidR="00C7294E" w:rsidRPr="00EC55B3" w:rsidRDefault="00C7294E" w:rsidP="00C7294E">
            <w:pPr>
              <w:pStyle w:val="Header"/>
            </w:pPr>
            <w:r>
              <w:t>Cell</w:t>
            </w:r>
            <w:r w:rsidRPr="00EC55B3">
              <w:t xml:space="preserve"> Number</w:t>
            </w:r>
          </w:p>
        </w:tc>
        <w:tc>
          <w:tcPr>
            <w:tcW w:w="7560" w:type="dxa"/>
            <w:gridSpan w:val="2"/>
            <w:vAlign w:val="center"/>
          </w:tcPr>
          <w:p w14:paraId="37877B46" w14:textId="304E6206" w:rsidR="00C7294E" w:rsidRDefault="00C7294E" w:rsidP="00C7294E">
            <w:pPr>
              <w:pStyle w:val="NormalArial"/>
            </w:pPr>
            <w:r>
              <w:t>312-244-5410</w:t>
            </w:r>
          </w:p>
        </w:tc>
      </w:tr>
      <w:tr w:rsidR="00C7294E" w14:paraId="2E8065CE" w14:textId="77777777" w:rsidTr="00C7294E">
        <w:trPr>
          <w:trHeight w:val="413"/>
        </w:trPr>
        <w:tc>
          <w:tcPr>
            <w:tcW w:w="2880" w:type="dxa"/>
            <w:gridSpan w:val="2"/>
            <w:tcBorders>
              <w:bottom w:val="single" w:sz="4" w:space="0" w:color="auto"/>
            </w:tcBorders>
            <w:shd w:val="clear" w:color="auto" w:fill="FFFFFF"/>
            <w:vAlign w:val="center"/>
          </w:tcPr>
          <w:p w14:paraId="4EB5AAB6" w14:textId="77777777" w:rsidR="00C7294E" w:rsidRPr="00EC55B3" w:rsidDel="00075A94" w:rsidRDefault="00C7294E" w:rsidP="00C7294E">
            <w:pPr>
              <w:pStyle w:val="Header"/>
            </w:pPr>
            <w:r>
              <w:t>Market Segment</w:t>
            </w:r>
          </w:p>
        </w:tc>
        <w:tc>
          <w:tcPr>
            <w:tcW w:w="7560" w:type="dxa"/>
            <w:gridSpan w:val="2"/>
            <w:tcBorders>
              <w:bottom w:val="single" w:sz="4" w:space="0" w:color="auto"/>
            </w:tcBorders>
            <w:vAlign w:val="center"/>
          </w:tcPr>
          <w:p w14:paraId="2A62E1E2" w14:textId="4A133C6C" w:rsidR="00C7294E" w:rsidRDefault="00C7294E" w:rsidP="00C7294E">
            <w:pPr>
              <w:pStyle w:val="NormalArial"/>
            </w:pPr>
            <w:r>
              <w:t>Not applicable</w:t>
            </w:r>
          </w:p>
        </w:tc>
      </w:tr>
    </w:tbl>
    <w:p w14:paraId="0ECE6D5A"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9F6CDEA" w14:textId="77777777" w:rsidTr="00B5080A">
        <w:trPr>
          <w:trHeight w:val="422"/>
          <w:jc w:val="center"/>
        </w:trPr>
        <w:tc>
          <w:tcPr>
            <w:tcW w:w="10440" w:type="dxa"/>
            <w:vAlign w:val="center"/>
          </w:tcPr>
          <w:p w14:paraId="2E77835A" w14:textId="77777777" w:rsidR="00075A94" w:rsidRPr="00075A94" w:rsidRDefault="00075A94" w:rsidP="00B5080A">
            <w:pPr>
              <w:pStyle w:val="Header"/>
              <w:jc w:val="center"/>
            </w:pPr>
            <w:r w:rsidRPr="00075A94">
              <w:t>Comments</w:t>
            </w:r>
          </w:p>
        </w:tc>
      </w:tr>
    </w:tbl>
    <w:p w14:paraId="4827E318" w14:textId="125F5139" w:rsidR="00BD7258" w:rsidRDefault="00C7294E" w:rsidP="0015705D">
      <w:pPr>
        <w:pStyle w:val="NormalArial"/>
        <w:spacing w:before="120" w:after="120"/>
      </w:pPr>
      <w:r>
        <w:t>After consideration of the issues raised in the September 5, 2025 Vistra comments, SC Energy Partners submits these comments to Nodal Protocol Revision Request (NPRR) 1297 to increase the allowable</w:t>
      </w:r>
      <w:r w:rsidR="0015705D">
        <w:t xml:space="preserve"> price-quantity pair limit from two to five.  We believe this </w:t>
      </w:r>
      <w:r w:rsidR="0015705D" w:rsidRPr="0015705D">
        <w:t>will help cure</w:t>
      </w:r>
      <w:r w:rsidR="007E29D1">
        <w:t xml:space="preserve"> the</w:t>
      </w:r>
      <w:r w:rsidR="0015705D" w:rsidRPr="0015705D">
        <w:t xml:space="preserve"> problem of excessive bid fishing </w:t>
      </w:r>
      <w:r w:rsidR="0015705D">
        <w:t>while</w:t>
      </w:r>
      <w:r w:rsidR="0015705D" w:rsidRPr="0015705D">
        <w:t xml:space="preserve"> </w:t>
      </w:r>
      <w:r w:rsidR="0015705D">
        <w:t>still providing</w:t>
      </w:r>
      <w:r w:rsidR="0015705D" w:rsidRPr="0015705D">
        <w:t xml:space="preserve"> </w:t>
      </w:r>
      <w:r w:rsidR="00356AE2">
        <w:t>enough</w:t>
      </w:r>
      <w:r w:rsidR="0015705D" w:rsidRPr="0015705D">
        <w:t xml:space="preserve"> </w:t>
      </w:r>
      <w:r w:rsidR="0015705D">
        <w:t>price-quantity</w:t>
      </w:r>
      <w:r w:rsidR="0015705D" w:rsidRPr="0015705D">
        <w:t xml:space="preserve"> pairs for efficient price discovery.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90997F2" w14:textId="77777777" w:rsidTr="00B5080A">
        <w:trPr>
          <w:trHeight w:val="350"/>
        </w:trPr>
        <w:tc>
          <w:tcPr>
            <w:tcW w:w="10440" w:type="dxa"/>
            <w:tcBorders>
              <w:bottom w:val="single" w:sz="4" w:space="0" w:color="auto"/>
            </w:tcBorders>
            <w:shd w:val="clear" w:color="auto" w:fill="FFFFFF"/>
            <w:vAlign w:val="center"/>
          </w:tcPr>
          <w:p w14:paraId="3D3FF0E7" w14:textId="77777777" w:rsidR="00BD7258" w:rsidRDefault="00BD7258" w:rsidP="00B5080A">
            <w:pPr>
              <w:pStyle w:val="Header"/>
              <w:jc w:val="center"/>
            </w:pPr>
            <w:r>
              <w:t>Revised Cover Page Language</w:t>
            </w:r>
          </w:p>
        </w:tc>
      </w:tr>
    </w:tbl>
    <w:p w14:paraId="6EF83743"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294E" w:rsidRPr="00FB509B" w14:paraId="6A516A0D" w14:textId="77777777" w:rsidTr="000E4B62">
        <w:trPr>
          <w:trHeight w:val="518"/>
        </w:trPr>
        <w:tc>
          <w:tcPr>
            <w:tcW w:w="2880" w:type="dxa"/>
            <w:tcBorders>
              <w:bottom w:val="single" w:sz="4" w:space="0" w:color="auto"/>
            </w:tcBorders>
            <w:shd w:val="clear" w:color="auto" w:fill="FFFFFF"/>
            <w:vAlign w:val="center"/>
          </w:tcPr>
          <w:p w14:paraId="5DC2164E" w14:textId="77777777" w:rsidR="00C7294E" w:rsidRDefault="00C7294E" w:rsidP="000E4B62">
            <w:pPr>
              <w:pStyle w:val="Header"/>
            </w:pPr>
            <w:r>
              <w:t>Revision Description</w:t>
            </w:r>
          </w:p>
        </w:tc>
        <w:tc>
          <w:tcPr>
            <w:tcW w:w="7560" w:type="dxa"/>
            <w:tcBorders>
              <w:bottom w:val="single" w:sz="4" w:space="0" w:color="auto"/>
            </w:tcBorders>
            <w:vAlign w:val="center"/>
          </w:tcPr>
          <w:p w14:paraId="79DE9044" w14:textId="49C2A2E8" w:rsidR="00C7294E" w:rsidRPr="00FB509B" w:rsidRDefault="00C7294E" w:rsidP="000E4B62">
            <w:pPr>
              <w:pStyle w:val="NormalArial"/>
              <w:spacing w:before="120" w:after="120"/>
            </w:pPr>
            <w:r>
              <w:t>This Nodal Protocol</w:t>
            </w:r>
            <w:r w:rsidRPr="00FB509B">
              <w:t xml:space="preserve"> Revision Request</w:t>
            </w:r>
            <w:r>
              <w:t xml:space="preserve"> (NPRR) </w:t>
            </w:r>
            <w:r w:rsidRPr="0094698C">
              <w:t xml:space="preserve">introduces a limit of </w:t>
            </w:r>
            <w:ins w:id="0" w:author="SC Energy Partners 090825" w:date="2025-09-08T09:26:00Z" w16du:dateUtc="2025-09-08T14:26:00Z">
              <w:r w:rsidR="0015705D">
                <w:t>five</w:t>
              </w:r>
            </w:ins>
            <w:del w:id="1" w:author="SC Energy Partners 090825" w:date="2025-09-08T09:26:00Z" w16du:dateUtc="2025-09-08T14:26:00Z">
              <w:r w:rsidDel="0015705D">
                <w:delText>two</w:delText>
              </w:r>
            </w:del>
            <w:r w:rsidRPr="0094698C">
              <w:t xml:space="preserve"> price-quantity pairs per firm for each unique combination of source, sink, </w:t>
            </w:r>
            <w:r>
              <w:t>T</w:t>
            </w:r>
            <w:r w:rsidRPr="0094698C">
              <w:t xml:space="preserve">ime </w:t>
            </w:r>
            <w:r>
              <w:t>O</w:t>
            </w:r>
            <w:r w:rsidRPr="0094698C">
              <w:t xml:space="preserve">f </w:t>
            </w:r>
            <w:r>
              <w:t>U</w:t>
            </w:r>
            <w:r w:rsidRPr="0094698C">
              <w:t>se</w:t>
            </w:r>
            <w:r>
              <w:t xml:space="preserve"> (TOU)</w:t>
            </w:r>
            <w:r w:rsidRPr="0094698C">
              <w:t xml:space="preserve">, and period during </w:t>
            </w:r>
            <w:r>
              <w:t>Congestion Revenue Right (</w:t>
            </w:r>
            <w:r w:rsidRPr="0094698C">
              <w:t>CRR</w:t>
            </w:r>
            <w:r>
              <w:t>)</w:t>
            </w:r>
            <w:r w:rsidRPr="0094698C">
              <w:t xml:space="preserve"> Auctions where </w:t>
            </w:r>
            <w:r>
              <w:t>a s</w:t>
            </w:r>
            <w:r w:rsidRPr="0094698C">
              <w:t>ource</w:t>
            </w:r>
            <w:r>
              <w:t>-s</w:t>
            </w:r>
            <w:r w:rsidRPr="0094698C">
              <w:t>ink pair is uniquely defined based on Electrically Similar Settlement Points</w:t>
            </w:r>
            <w:r>
              <w:t xml:space="preserve"> (“ESSPs”).</w:t>
            </w:r>
          </w:p>
        </w:tc>
      </w:tr>
      <w:tr w:rsidR="00C7294E" w:rsidRPr="00625E5D" w14:paraId="70EBC6E0" w14:textId="77777777" w:rsidTr="00C7294E">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2686B91" w14:textId="77777777" w:rsidR="00C7294E" w:rsidRDefault="00C7294E" w:rsidP="000E4B62">
            <w:pPr>
              <w:pStyle w:val="Header"/>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7AF3540B" w14:textId="77777777" w:rsidR="00C7294E" w:rsidRDefault="00C7294E" w:rsidP="000E4B62">
            <w:pPr>
              <w:pStyle w:val="NormalArial"/>
              <w:spacing w:before="120" w:after="120"/>
            </w:pPr>
            <w:r>
              <w:t>This NPRR will require only minimal modifications to the CRR software since ESSPs are already established, making it straightforward to apply the source, sink, TOU, and period limits prior to bid submission. No hardware changes will be necessary to support this enhancement.  This change will only require changes to the CRR bid file verification script with zero changes to CRR Auction software or hardware.</w:t>
            </w:r>
          </w:p>
          <w:p w14:paraId="63EC16F1" w14:textId="77777777" w:rsidR="00C7294E" w:rsidRPr="00C7294E" w:rsidRDefault="00C7294E" w:rsidP="00C7294E">
            <w:pPr>
              <w:pStyle w:val="NormalArial"/>
              <w:spacing w:after="120"/>
            </w:pPr>
            <w:r w:rsidRPr="00C7294E">
              <w:t>CRR transaction limits have been present since the Nodal market inception and continue to have a material impact on the amount of submitted transactions. Today, the total transaction limit for each CRR Auction ranges between 325,000 and 475,000.  This limit was exceeded on following auctions:</w:t>
            </w:r>
          </w:p>
          <w:tbl>
            <w:tblPr>
              <w:tblW w:w="6435" w:type="dxa"/>
              <w:tblLayout w:type="fixed"/>
              <w:tblLook w:val="04A0" w:firstRow="1" w:lastRow="0" w:firstColumn="1" w:lastColumn="0" w:noHBand="0" w:noVBand="1"/>
            </w:tblPr>
            <w:tblGrid>
              <w:gridCol w:w="3363"/>
              <w:gridCol w:w="1450"/>
              <w:gridCol w:w="1622"/>
            </w:tblGrid>
            <w:tr w:rsidR="00C7294E" w:rsidRPr="0094698C" w14:paraId="31559008" w14:textId="77777777" w:rsidTr="000E4B62">
              <w:trPr>
                <w:trHeight w:val="315"/>
              </w:trPr>
              <w:tc>
                <w:tcPr>
                  <w:tcW w:w="3363" w:type="dxa"/>
                  <w:tcBorders>
                    <w:top w:val="single" w:sz="8" w:space="0" w:color="auto"/>
                    <w:left w:val="single" w:sz="8" w:space="0" w:color="auto"/>
                    <w:bottom w:val="single" w:sz="8" w:space="0" w:color="auto"/>
                    <w:right w:val="single" w:sz="8" w:space="0" w:color="auto"/>
                  </w:tcBorders>
                  <w:noWrap/>
                  <w:vAlign w:val="center"/>
                  <w:hideMark/>
                </w:tcPr>
                <w:p w14:paraId="73391083"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lastRenderedPageBreak/>
                    <w:t>Auction</w:t>
                  </w:r>
                </w:p>
              </w:tc>
              <w:tc>
                <w:tcPr>
                  <w:tcW w:w="1450" w:type="dxa"/>
                  <w:tcBorders>
                    <w:top w:val="single" w:sz="8" w:space="0" w:color="auto"/>
                    <w:left w:val="nil"/>
                    <w:bottom w:val="single" w:sz="8" w:space="0" w:color="auto"/>
                    <w:right w:val="single" w:sz="8" w:space="0" w:color="auto"/>
                  </w:tcBorders>
                  <w:noWrap/>
                  <w:vAlign w:val="center"/>
                  <w:hideMark/>
                </w:tcPr>
                <w:p w14:paraId="6F3B602E"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Date</w:t>
                  </w:r>
                </w:p>
              </w:tc>
              <w:tc>
                <w:tcPr>
                  <w:tcW w:w="1622" w:type="dxa"/>
                  <w:tcBorders>
                    <w:top w:val="single" w:sz="8" w:space="0" w:color="auto"/>
                    <w:left w:val="nil"/>
                    <w:bottom w:val="single" w:sz="8" w:space="0" w:color="auto"/>
                    <w:right w:val="single" w:sz="8" w:space="0" w:color="auto"/>
                  </w:tcBorders>
                  <w:noWrap/>
                  <w:vAlign w:val="center"/>
                  <w:hideMark/>
                </w:tcPr>
                <w:p w14:paraId="53E5C8CF"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Submitted</w:t>
                  </w:r>
                </w:p>
              </w:tc>
            </w:tr>
            <w:tr w:rsidR="00C7294E" w:rsidRPr="0094698C" w14:paraId="42218824" w14:textId="77777777" w:rsidTr="000E4B62">
              <w:trPr>
                <w:trHeight w:val="315"/>
              </w:trPr>
              <w:tc>
                <w:tcPr>
                  <w:tcW w:w="3363" w:type="dxa"/>
                  <w:tcBorders>
                    <w:top w:val="nil"/>
                    <w:left w:val="single" w:sz="8" w:space="0" w:color="auto"/>
                    <w:bottom w:val="single" w:sz="8" w:space="0" w:color="auto"/>
                    <w:right w:val="single" w:sz="8" w:space="0" w:color="auto"/>
                  </w:tcBorders>
                  <w:noWrap/>
                  <w:vAlign w:val="center"/>
                  <w:hideMark/>
                </w:tcPr>
                <w:p w14:paraId="3A834CC9"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(1) 2025.1st6.AnnualAuction.Seq1</w:t>
                  </w:r>
                </w:p>
              </w:tc>
              <w:tc>
                <w:tcPr>
                  <w:tcW w:w="1450" w:type="dxa"/>
                  <w:tcBorders>
                    <w:top w:val="nil"/>
                    <w:left w:val="nil"/>
                    <w:bottom w:val="single" w:sz="8" w:space="0" w:color="auto"/>
                    <w:right w:val="single" w:sz="8" w:space="0" w:color="auto"/>
                  </w:tcBorders>
                  <w:noWrap/>
                  <w:vAlign w:val="center"/>
                  <w:hideMark/>
                </w:tcPr>
                <w:p w14:paraId="5A25989B" w14:textId="77777777" w:rsidR="00C7294E" w:rsidRPr="0094698C" w:rsidRDefault="00C7294E" w:rsidP="000E4B62">
                  <w:pPr>
                    <w:jc w:val="right"/>
                    <w:rPr>
                      <w:rFonts w:ascii="Calibri" w:hAnsi="Calibri" w:cs="Calibri"/>
                      <w:color w:val="000000"/>
                      <w:sz w:val="22"/>
                      <w:szCs w:val="22"/>
                    </w:rPr>
                  </w:pPr>
                  <w:r w:rsidRPr="0094698C">
                    <w:rPr>
                      <w:rFonts w:ascii="Calibri" w:hAnsi="Calibri" w:cs="Calibri"/>
                      <w:color w:val="000000"/>
                      <w:sz w:val="22"/>
                      <w:szCs w:val="22"/>
                    </w:rPr>
                    <w:t>10/17/2024</w:t>
                  </w:r>
                </w:p>
              </w:tc>
              <w:tc>
                <w:tcPr>
                  <w:tcW w:w="1622" w:type="dxa"/>
                  <w:tcBorders>
                    <w:top w:val="nil"/>
                    <w:left w:val="nil"/>
                    <w:bottom w:val="single" w:sz="8" w:space="0" w:color="auto"/>
                    <w:right w:val="single" w:sz="8" w:space="0" w:color="auto"/>
                  </w:tcBorders>
                  <w:noWrap/>
                  <w:vAlign w:val="center"/>
                  <w:hideMark/>
                </w:tcPr>
                <w:p w14:paraId="6F5C4720"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505,950 </w:t>
                  </w:r>
                </w:p>
              </w:tc>
            </w:tr>
            <w:tr w:rsidR="00C7294E" w:rsidRPr="0094698C" w14:paraId="361729A8" w14:textId="77777777" w:rsidTr="000E4B62">
              <w:trPr>
                <w:trHeight w:val="315"/>
              </w:trPr>
              <w:tc>
                <w:tcPr>
                  <w:tcW w:w="3363" w:type="dxa"/>
                  <w:tcBorders>
                    <w:top w:val="nil"/>
                    <w:left w:val="single" w:sz="8" w:space="0" w:color="auto"/>
                    <w:bottom w:val="single" w:sz="8" w:space="0" w:color="auto"/>
                    <w:right w:val="single" w:sz="8" w:space="0" w:color="auto"/>
                  </w:tcBorders>
                  <w:noWrap/>
                  <w:vAlign w:val="center"/>
                  <w:hideMark/>
                </w:tcPr>
                <w:p w14:paraId="1B70AE1D"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(2) 2025.1st6.AnnualAuction.Seq2</w:t>
                  </w:r>
                </w:p>
              </w:tc>
              <w:tc>
                <w:tcPr>
                  <w:tcW w:w="1450" w:type="dxa"/>
                  <w:tcBorders>
                    <w:top w:val="nil"/>
                    <w:left w:val="nil"/>
                    <w:bottom w:val="single" w:sz="8" w:space="0" w:color="auto"/>
                    <w:right w:val="single" w:sz="8" w:space="0" w:color="auto"/>
                  </w:tcBorders>
                  <w:noWrap/>
                  <w:vAlign w:val="center"/>
                  <w:hideMark/>
                </w:tcPr>
                <w:p w14:paraId="4CD44AA1" w14:textId="77777777" w:rsidR="00C7294E" w:rsidRPr="0094698C" w:rsidRDefault="00C7294E" w:rsidP="000E4B62">
                  <w:pPr>
                    <w:jc w:val="right"/>
                    <w:rPr>
                      <w:rFonts w:ascii="Calibri" w:hAnsi="Calibri" w:cs="Calibri"/>
                      <w:color w:val="000000"/>
                      <w:sz w:val="22"/>
                      <w:szCs w:val="22"/>
                    </w:rPr>
                  </w:pPr>
                  <w:r w:rsidRPr="0094698C">
                    <w:rPr>
                      <w:rFonts w:ascii="Calibri" w:hAnsi="Calibri" w:cs="Calibri"/>
                      <w:color w:val="000000"/>
                      <w:sz w:val="22"/>
                      <w:szCs w:val="22"/>
                    </w:rPr>
                    <w:t>5/16/2024</w:t>
                  </w:r>
                </w:p>
              </w:tc>
              <w:tc>
                <w:tcPr>
                  <w:tcW w:w="1622" w:type="dxa"/>
                  <w:tcBorders>
                    <w:top w:val="nil"/>
                    <w:left w:val="nil"/>
                    <w:bottom w:val="single" w:sz="8" w:space="0" w:color="auto"/>
                    <w:right w:val="single" w:sz="8" w:space="0" w:color="auto"/>
                  </w:tcBorders>
                  <w:noWrap/>
                  <w:vAlign w:val="center"/>
                  <w:hideMark/>
                </w:tcPr>
                <w:p w14:paraId="073FCFE5"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442,987 </w:t>
                  </w:r>
                </w:p>
              </w:tc>
            </w:tr>
            <w:tr w:rsidR="00C7294E" w:rsidRPr="0094698C" w14:paraId="1C113C4E" w14:textId="77777777" w:rsidTr="000E4B62">
              <w:trPr>
                <w:trHeight w:val="315"/>
              </w:trPr>
              <w:tc>
                <w:tcPr>
                  <w:tcW w:w="3363" w:type="dxa"/>
                  <w:tcBorders>
                    <w:top w:val="nil"/>
                    <w:left w:val="single" w:sz="8" w:space="0" w:color="auto"/>
                    <w:bottom w:val="single" w:sz="8" w:space="0" w:color="auto"/>
                    <w:right w:val="single" w:sz="8" w:space="0" w:color="auto"/>
                  </w:tcBorders>
                  <w:noWrap/>
                  <w:vAlign w:val="center"/>
                  <w:hideMark/>
                </w:tcPr>
                <w:p w14:paraId="31A5E4FA"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(3) 2024.2nd6.AnnualAuction.Seq1</w:t>
                  </w:r>
                </w:p>
              </w:tc>
              <w:tc>
                <w:tcPr>
                  <w:tcW w:w="1450" w:type="dxa"/>
                  <w:tcBorders>
                    <w:top w:val="nil"/>
                    <w:left w:val="nil"/>
                    <w:bottom w:val="single" w:sz="8" w:space="0" w:color="auto"/>
                    <w:right w:val="single" w:sz="8" w:space="0" w:color="auto"/>
                  </w:tcBorders>
                  <w:noWrap/>
                  <w:vAlign w:val="center"/>
                  <w:hideMark/>
                </w:tcPr>
                <w:p w14:paraId="444E2795" w14:textId="77777777" w:rsidR="00C7294E" w:rsidRPr="0094698C" w:rsidRDefault="00C7294E" w:rsidP="000E4B62">
                  <w:pPr>
                    <w:jc w:val="right"/>
                    <w:rPr>
                      <w:rFonts w:ascii="Calibri" w:hAnsi="Calibri" w:cs="Calibri"/>
                      <w:color w:val="000000"/>
                      <w:sz w:val="22"/>
                      <w:szCs w:val="22"/>
                    </w:rPr>
                  </w:pPr>
                  <w:r w:rsidRPr="0094698C">
                    <w:rPr>
                      <w:rFonts w:ascii="Calibri" w:hAnsi="Calibri" w:cs="Calibri"/>
                      <w:color w:val="000000"/>
                      <w:sz w:val="22"/>
                      <w:szCs w:val="22"/>
                    </w:rPr>
                    <w:t>4/18/2024</w:t>
                  </w:r>
                </w:p>
              </w:tc>
              <w:tc>
                <w:tcPr>
                  <w:tcW w:w="1622" w:type="dxa"/>
                  <w:tcBorders>
                    <w:top w:val="nil"/>
                    <w:left w:val="nil"/>
                    <w:bottom w:val="single" w:sz="8" w:space="0" w:color="auto"/>
                    <w:right w:val="single" w:sz="8" w:space="0" w:color="auto"/>
                  </w:tcBorders>
                  <w:noWrap/>
                  <w:vAlign w:val="center"/>
                  <w:hideMark/>
                </w:tcPr>
                <w:p w14:paraId="05515407"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495,093 </w:t>
                  </w:r>
                </w:p>
              </w:tc>
            </w:tr>
            <w:tr w:rsidR="00C7294E" w:rsidRPr="0094698C" w14:paraId="4D3432C6" w14:textId="77777777" w:rsidTr="000E4B62">
              <w:trPr>
                <w:trHeight w:val="315"/>
              </w:trPr>
              <w:tc>
                <w:tcPr>
                  <w:tcW w:w="3363" w:type="dxa"/>
                  <w:tcBorders>
                    <w:top w:val="nil"/>
                    <w:left w:val="single" w:sz="8" w:space="0" w:color="auto"/>
                    <w:bottom w:val="single" w:sz="8" w:space="0" w:color="auto"/>
                    <w:right w:val="single" w:sz="8" w:space="0" w:color="auto"/>
                  </w:tcBorders>
                  <w:noWrap/>
                  <w:vAlign w:val="center"/>
                  <w:hideMark/>
                </w:tcPr>
                <w:p w14:paraId="5C4332CF"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(4) 2027.1st6.AnnualAuction.Seq4</w:t>
                  </w:r>
                </w:p>
              </w:tc>
              <w:tc>
                <w:tcPr>
                  <w:tcW w:w="1450" w:type="dxa"/>
                  <w:tcBorders>
                    <w:top w:val="nil"/>
                    <w:left w:val="nil"/>
                    <w:bottom w:val="single" w:sz="8" w:space="0" w:color="auto"/>
                    <w:right w:val="single" w:sz="8" w:space="0" w:color="auto"/>
                  </w:tcBorders>
                  <w:noWrap/>
                  <w:vAlign w:val="center"/>
                  <w:hideMark/>
                </w:tcPr>
                <w:p w14:paraId="19010B10" w14:textId="77777777" w:rsidR="00C7294E" w:rsidRPr="0094698C" w:rsidRDefault="00C7294E" w:rsidP="000E4B62">
                  <w:pPr>
                    <w:jc w:val="right"/>
                    <w:rPr>
                      <w:rFonts w:ascii="Calibri" w:hAnsi="Calibri" w:cs="Calibri"/>
                      <w:color w:val="000000"/>
                      <w:sz w:val="22"/>
                      <w:szCs w:val="22"/>
                    </w:rPr>
                  </w:pPr>
                  <w:r w:rsidRPr="0094698C">
                    <w:rPr>
                      <w:rFonts w:ascii="Calibri" w:hAnsi="Calibri" w:cs="Calibri"/>
                      <w:color w:val="000000"/>
                      <w:sz w:val="22"/>
                      <w:szCs w:val="22"/>
                    </w:rPr>
                    <w:t>7/17/2025</w:t>
                  </w:r>
                </w:p>
              </w:tc>
              <w:tc>
                <w:tcPr>
                  <w:tcW w:w="1622" w:type="dxa"/>
                  <w:tcBorders>
                    <w:top w:val="nil"/>
                    <w:left w:val="nil"/>
                    <w:bottom w:val="single" w:sz="8" w:space="0" w:color="auto"/>
                    <w:right w:val="single" w:sz="8" w:space="0" w:color="auto"/>
                  </w:tcBorders>
                  <w:noWrap/>
                  <w:vAlign w:val="center"/>
                  <w:hideMark/>
                </w:tcPr>
                <w:p w14:paraId="581232D0"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456,205 </w:t>
                  </w:r>
                </w:p>
              </w:tc>
            </w:tr>
          </w:tbl>
          <w:p w14:paraId="668CAE45" w14:textId="77777777" w:rsidR="00C7294E" w:rsidRPr="00C7294E" w:rsidRDefault="00C7294E" w:rsidP="00C7294E">
            <w:pPr>
              <w:pStyle w:val="NormalArial"/>
              <w:spacing w:before="120"/>
            </w:pPr>
            <w:r w:rsidRPr="00C7294E">
              <w:t>This NPRR could help prevent this from occurring by introducing limit on number of price-quantity pair for each Market Participant for each unique source, sink, TOU, period.</w:t>
            </w:r>
          </w:p>
          <w:p w14:paraId="3E066CD3" w14:textId="77777777" w:rsidR="00C7294E" w:rsidRPr="00C7294E" w:rsidRDefault="00C7294E" w:rsidP="00C7294E">
            <w:pPr>
              <w:pStyle w:val="NormalArial"/>
            </w:pPr>
          </w:p>
          <w:p w14:paraId="1789B9BD" w14:textId="77777777" w:rsidR="00C7294E" w:rsidRPr="00C7294E" w:rsidRDefault="00C7294E" w:rsidP="00C7294E">
            <w:pPr>
              <w:pStyle w:val="NormalArial"/>
              <w:spacing w:before="120" w:after="120"/>
            </w:pPr>
            <w:r w:rsidRPr="00C7294E">
              <w:t>Analysis of Post-Auction Cleared Files (2024–2027)</w:t>
            </w:r>
          </w:p>
          <w:p w14:paraId="42773E26" w14:textId="77777777" w:rsidR="00C7294E" w:rsidRPr="0094698C" w:rsidRDefault="00C7294E" w:rsidP="00C7294E">
            <w:pPr>
              <w:pStyle w:val="NormalArial"/>
              <w:spacing w:before="120" w:after="120"/>
            </w:pPr>
            <w:r w:rsidRPr="0094698C">
              <w:t>An analysis of the post-auction bid files across all sequences for the period 2020–2024 indicates the following:</w:t>
            </w:r>
          </w:p>
          <w:p w14:paraId="2E1A3F65" w14:textId="77777777" w:rsidR="00C7294E" w:rsidRPr="0094698C" w:rsidRDefault="00C7294E" w:rsidP="00C7294E">
            <w:pPr>
              <w:pStyle w:val="NormalArial"/>
              <w:spacing w:before="120" w:after="120"/>
            </w:pPr>
            <w:r w:rsidRPr="0094698C">
              <w:t>Approximately 20% of paths contain three or more price</w:t>
            </w:r>
            <w:r>
              <w:t>-</w:t>
            </w:r>
            <w:r w:rsidRPr="0094698C">
              <w:t>quantity pairs and roughly 30% of paths contain more than two price</w:t>
            </w:r>
            <w:r>
              <w:t>-</w:t>
            </w:r>
            <w:r w:rsidRPr="0094698C">
              <w:t xml:space="preserve">quantity pairs for each combination of </w:t>
            </w:r>
            <w:r>
              <w:t>s</w:t>
            </w:r>
            <w:r w:rsidRPr="0094698C">
              <w:t xml:space="preserve">ource, </w:t>
            </w:r>
            <w:r>
              <w:t>s</w:t>
            </w:r>
            <w:r w:rsidRPr="0094698C">
              <w:t xml:space="preserve">ink, </w:t>
            </w:r>
            <w:r>
              <w:t>TOU</w:t>
            </w:r>
            <w:r w:rsidRPr="0094698C">
              <w:t xml:space="preserve">, and </w:t>
            </w:r>
            <w:r>
              <w:t>p</w:t>
            </w:r>
            <w:r w:rsidRPr="0094698C">
              <w:t xml:space="preserve">eriod per firm. </w:t>
            </w:r>
          </w:p>
          <w:p w14:paraId="3011733C" w14:textId="77777777" w:rsidR="00C7294E" w:rsidRPr="0094698C" w:rsidRDefault="00C7294E" w:rsidP="00C7294E">
            <w:pPr>
              <w:pStyle w:val="NormalArial"/>
              <w:spacing w:before="120" w:after="120"/>
            </w:pPr>
            <w:r w:rsidRPr="0094698C">
              <w:t xml:space="preserve">To ensure uniqueness of </w:t>
            </w:r>
            <w:r>
              <w:t>s</w:t>
            </w:r>
            <w:r w:rsidRPr="0094698C">
              <w:t>ource</w:t>
            </w:r>
            <w:r>
              <w:t>-s</w:t>
            </w:r>
            <w:r w:rsidRPr="0094698C">
              <w:t xml:space="preserve">ink paths, the ESSP framework was applied. For example, in the Long-Term Auction for January, 2024 (Sequence 4, </w:t>
            </w:r>
            <w:proofErr w:type="spellStart"/>
            <w:r w:rsidRPr="0094698C">
              <w:t>PeakWD</w:t>
            </w:r>
            <w:proofErr w:type="spellEnd"/>
            <w:r w:rsidRPr="0094698C">
              <w:t xml:space="preserve">), the following </w:t>
            </w:r>
            <w:r>
              <w:t>s</w:t>
            </w:r>
            <w:r w:rsidRPr="0094698C">
              <w:t>ource</w:t>
            </w:r>
            <w:r>
              <w:t>-s</w:t>
            </w:r>
            <w:r w:rsidRPr="0094698C">
              <w:t>ink pairs were treated as representing the same path:</w:t>
            </w:r>
          </w:p>
          <w:p w14:paraId="1A70BDB8" w14:textId="77777777" w:rsidR="00C7294E" w:rsidRPr="0094698C" w:rsidRDefault="00C7294E" w:rsidP="00C7294E">
            <w:pPr>
              <w:pStyle w:val="NormalArial"/>
              <w:spacing w:before="120" w:after="120"/>
            </w:pPr>
            <w:r w:rsidRPr="0094698C">
              <w:t>Source: BOSQ_BSQS_12 → Sink: HB_WEST</w:t>
            </w:r>
          </w:p>
          <w:p w14:paraId="77B285D9" w14:textId="77777777" w:rsidR="00C7294E" w:rsidRPr="0094698C" w:rsidRDefault="00C7294E" w:rsidP="00C7294E">
            <w:pPr>
              <w:pStyle w:val="NormalArial"/>
              <w:spacing w:before="120" w:after="120"/>
            </w:pPr>
            <w:r w:rsidRPr="0094698C">
              <w:t>Source: BOSQ_BSQSU_5 → Sink: HB_WEST</w:t>
            </w:r>
          </w:p>
          <w:p w14:paraId="402C57F2" w14:textId="77777777" w:rsidR="00C7294E" w:rsidRPr="00C7294E" w:rsidRDefault="00C7294E" w:rsidP="00C7294E">
            <w:pPr>
              <w:pStyle w:val="NormalArial"/>
              <w:spacing w:after="120"/>
            </w:pPr>
            <w:r w:rsidRPr="00C7294E">
              <w:t>Following is the hypothetical submission if there was 2 or 3 PQ pair limit.  2 PQ is 70% and 3 PQ is 80% of submitted.</w:t>
            </w:r>
          </w:p>
          <w:tbl>
            <w:tblPr>
              <w:tblW w:w="6525" w:type="dxa"/>
              <w:tblLayout w:type="fixed"/>
              <w:tblLook w:val="04A0" w:firstRow="1" w:lastRow="0" w:firstColumn="1" w:lastColumn="0" w:noHBand="0" w:noVBand="1"/>
            </w:tblPr>
            <w:tblGrid>
              <w:gridCol w:w="3358"/>
              <w:gridCol w:w="1187"/>
              <w:gridCol w:w="990"/>
              <w:gridCol w:w="990"/>
            </w:tblGrid>
            <w:tr w:rsidR="00C7294E" w:rsidRPr="0094698C" w14:paraId="01614942" w14:textId="77777777" w:rsidTr="000E4B62">
              <w:trPr>
                <w:trHeight w:val="315"/>
              </w:trPr>
              <w:tc>
                <w:tcPr>
                  <w:tcW w:w="3358" w:type="dxa"/>
                  <w:noWrap/>
                  <w:vAlign w:val="bottom"/>
                  <w:hideMark/>
                </w:tcPr>
                <w:p w14:paraId="5A2B1CBE" w14:textId="77777777" w:rsidR="00C7294E" w:rsidRPr="0094698C" w:rsidRDefault="00C7294E" w:rsidP="000E4B62"/>
              </w:tc>
              <w:tc>
                <w:tcPr>
                  <w:tcW w:w="1187" w:type="dxa"/>
                  <w:noWrap/>
                  <w:vAlign w:val="bottom"/>
                  <w:hideMark/>
                </w:tcPr>
                <w:p w14:paraId="42FA7D97" w14:textId="77777777" w:rsidR="00C7294E" w:rsidRPr="0094698C" w:rsidRDefault="00C7294E" w:rsidP="000E4B62">
                  <w:pPr>
                    <w:rPr>
                      <w:sz w:val="20"/>
                      <w:szCs w:val="20"/>
                    </w:rPr>
                  </w:pPr>
                </w:p>
              </w:tc>
              <w:tc>
                <w:tcPr>
                  <w:tcW w:w="1980" w:type="dxa"/>
                  <w:gridSpan w:val="2"/>
                  <w:tcBorders>
                    <w:top w:val="single" w:sz="8" w:space="0" w:color="auto"/>
                    <w:left w:val="single" w:sz="8" w:space="0" w:color="auto"/>
                    <w:bottom w:val="single" w:sz="8" w:space="0" w:color="auto"/>
                    <w:right w:val="single" w:sz="8" w:space="0" w:color="000000"/>
                  </w:tcBorders>
                  <w:noWrap/>
                  <w:vAlign w:val="center"/>
                  <w:hideMark/>
                </w:tcPr>
                <w:p w14:paraId="1EB0D828" w14:textId="77777777" w:rsidR="00C7294E" w:rsidRPr="0094698C" w:rsidRDefault="00C7294E" w:rsidP="000E4B62">
                  <w:pPr>
                    <w:jc w:val="center"/>
                    <w:rPr>
                      <w:rFonts w:ascii="Calibri" w:hAnsi="Calibri" w:cs="Calibri"/>
                      <w:color w:val="000000"/>
                      <w:sz w:val="22"/>
                      <w:szCs w:val="22"/>
                    </w:rPr>
                  </w:pPr>
                  <w:r w:rsidRPr="0094698C">
                    <w:rPr>
                      <w:rFonts w:ascii="Calibri" w:hAnsi="Calibri" w:cs="Calibri"/>
                      <w:color w:val="000000"/>
                      <w:sz w:val="22"/>
                      <w:szCs w:val="22"/>
                    </w:rPr>
                    <w:t>Hypothetical</w:t>
                  </w:r>
                </w:p>
              </w:tc>
            </w:tr>
            <w:tr w:rsidR="00C7294E" w:rsidRPr="0094698C" w14:paraId="1C50CB06" w14:textId="77777777" w:rsidTr="000E4B62">
              <w:trPr>
                <w:trHeight w:val="315"/>
              </w:trPr>
              <w:tc>
                <w:tcPr>
                  <w:tcW w:w="3358" w:type="dxa"/>
                  <w:tcBorders>
                    <w:top w:val="single" w:sz="8" w:space="0" w:color="auto"/>
                    <w:left w:val="single" w:sz="8" w:space="0" w:color="auto"/>
                    <w:bottom w:val="single" w:sz="8" w:space="0" w:color="auto"/>
                    <w:right w:val="single" w:sz="8" w:space="0" w:color="auto"/>
                  </w:tcBorders>
                  <w:noWrap/>
                  <w:vAlign w:val="center"/>
                  <w:hideMark/>
                </w:tcPr>
                <w:p w14:paraId="0C440A79"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Auction</w:t>
                  </w:r>
                </w:p>
              </w:tc>
              <w:tc>
                <w:tcPr>
                  <w:tcW w:w="1187" w:type="dxa"/>
                  <w:tcBorders>
                    <w:top w:val="single" w:sz="8" w:space="0" w:color="auto"/>
                    <w:left w:val="nil"/>
                    <w:bottom w:val="single" w:sz="8" w:space="0" w:color="auto"/>
                    <w:right w:val="single" w:sz="8" w:space="0" w:color="auto"/>
                  </w:tcBorders>
                  <w:noWrap/>
                  <w:vAlign w:val="center"/>
                  <w:hideMark/>
                </w:tcPr>
                <w:p w14:paraId="29527EDB"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Submitted</w:t>
                  </w:r>
                </w:p>
              </w:tc>
              <w:tc>
                <w:tcPr>
                  <w:tcW w:w="990" w:type="dxa"/>
                  <w:tcBorders>
                    <w:top w:val="nil"/>
                    <w:left w:val="nil"/>
                    <w:bottom w:val="single" w:sz="8" w:space="0" w:color="auto"/>
                    <w:right w:val="single" w:sz="8" w:space="0" w:color="auto"/>
                  </w:tcBorders>
                  <w:noWrap/>
                  <w:vAlign w:val="center"/>
                  <w:hideMark/>
                </w:tcPr>
                <w:p w14:paraId="5CD94DB1"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2 PQ</w:t>
                  </w:r>
                </w:p>
              </w:tc>
              <w:tc>
                <w:tcPr>
                  <w:tcW w:w="990" w:type="dxa"/>
                  <w:tcBorders>
                    <w:top w:val="nil"/>
                    <w:left w:val="nil"/>
                    <w:bottom w:val="single" w:sz="8" w:space="0" w:color="auto"/>
                    <w:right w:val="single" w:sz="8" w:space="0" w:color="auto"/>
                  </w:tcBorders>
                  <w:noWrap/>
                  <w:vAlign w:val="center"/>
                  <w:hideMark/>
                </w:tcPr>
                <w:p w14:paraId="1786755A"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3 PQ</w:t>
                  </w:r>
                </w:p>
              </w:tc>
            </w:tr>
            <w:tr w:rsidR="00C7294E" w:rsidRPr="0094698C" w14:paraId="7FE47575" w14:textId="77777777" w:rsidTr="000E4B62">
              <w:trPr>
                <w:trHeight w:val="315"/>
              </w:trPr>
              <w:tc>
                <w:tcPr>
                  <w:tcW w:w="3358" w:type="dxa"/>
                  <w:tcBorders>
                    <w:top w:val="nil"/>
                    <w:left w:val="single" w:sz="8" w:space="0" w:color="auto"/>
                    <w:bottom w:val="single" w:sz="8" w:space="0" w:color="auto"/>
                    <w:right w:val="single" w:sz="8" w:space="0" w:color="auto"/>
                  </w:tcBorders>
                  <w:noWrap/>
                  <w:vAlign w:val="center"/>
                  <w:hideMark/>
                </w:tcPr>
                <w:p w14:paraId="62896A09"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(1) 2025.1st6.AnnualAuction.Seq1</w:t>
                  </w:r>
                </w:p>
              </w:tc>
              <w:tc>
                <w:tcPr>
                  <w:tcW w:w="1187" w:type="dxa"/>
                  <w:tcBorders>
                    <w:top w:val="nil"/>
                    <w:left w:val="nil"/>
                    <w:bottom w:val="single" w:sz="8" w:space="0" w:color="auto"/>
                    <w:right w:val="single" w:sz="8" w:space="0" w:color="auto"/>
                  </w:tcBorders>
                  <w:noWrap/>
                  <w:vAlign w:val="center"/>
                  <w:hideMark/>
                </w:tcPr>
                <w:p w14:paraId="4CB5D8B3"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505,950 </w:t>
                  </w:r>
                </w:p>
              </w:tc>
              <w:tc>
                <w:tcPr>
                  <w:tcW w:w="990" w:type="dxa"/>
                  <w:tcBorders>
                    <w:top w:val="nil"/>
                    <w:left w:val="nil"/>
                    <w:bottom w:val="single" w:sz="8" w:space="0" w:color="auto"/>
                    <w:right w:val="single" w:sz="8" w:space="0" w:color="auto"/>
                  </w:tcBorders>
                  <w:noWrap/>
                  <w:vAlign w:val="center"/>
                  <w:hideMark/>
                </w:tcPr>
                <w:p w14:paraId="77472769"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354,165 </w:t>
                  </w:r>
                </w:p>
              </w:tc>
              <w:tc>
                <w:tcPr>
                  <w:tcW w:w="990" w:type="dxa"/>
                  <w:tcBorders>
                    <w:top w:val="nil"/>
                    <w:left w:val="nil"/>
                    <w:bottom w:val="single" w:sz="8" w:space="0" w:color="auto"/>
                    <w:right w:val="single" w:sz="8" w:space="0" w:color="auto"/>
                  </w:tcBorders>
                  <w:noWrap/>
                  <w:vAlign w:val="center"/>
                  <w:hideMark/>
                </w:tcPr>
                <w:p w14:paraId="7FBFE5EB"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404,760 </w:t>
                  </w:r>
                </w:p>
              </w:tc>
            </w:tr>
            <w:tr w:rsidR="00C7294E" w:rsidRPr="0094698C" w14:paraId="046F3E79" w14:textId="77777777" w:rsidTr="000E4B62">
              <w:trPr>
                <w:trHeight w:val="315"/>
              </w:trPr>
              <w:tc>
                <w:tcPr>
                  <w:tcW w:w="3358" w:type="dxa"/>
                  <w:tcBorders>
                    <w:top w:val="nil"/>
                    <w:left w:val="single" w:sz="8" w:space="0" w:color="auto"/>
                    <w:bottom w:val="single" w:sz="8" w:space="0" w:color="auto"/>
                    <w:right w:val="single" w:sz="8" w:space="0" w:color="auto"/>
                  </w:tcBorders>
                  <w:noWrap/>
                  <w:vAlign w:val="center"/>
                  <w:hideMark/>
                </w:tcPr>
                <w:p w14:paraId="7A7B0AE7"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(2) 2025.1st6.AnnualAuction.Seq2</w:t>
                  </w:r>
                </w:p>
              </w:tc>
              <w:tc>
                <w:tcPr>
                  <w:tcW w:w="1187" w:type="dxa"/>
                  <w:tcBorders>
                    <w:top w:val="nil"/>
                    <w:left w:val="nil"/>
                    <w:bottom w:val="single" w:sz="8" w:space="0" w:color="auto"/>
                    <w:right w:val="single" w:sz="8" w:space="0" w:color="auto"/>
                  </w:tcBorders>
                  <w:noWrap/>
                  <w:vAlign w:val="center"/>
                  <w:hideMark/>
                </w:tcPr>
                <w:p w14:paraId="5D5E346E"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442,987 </w:t>
                  </w:r>
                </w:p>
              </w:tc>
              <w:tc>
                <w:tcPr>
                  <w:tcW w:w="990" w:type="dxa"/>
                  <w:tcBorders>
                    <w:top w:val="nil"/>
                    <w:left w:val="nil"/>
                    <w:bottom w:val="single" w:sz="8" w:space="0" w:color="auto"/>
                    <w:right w:val="single" w:sz="8" w:space="0" w:color="auto"/>
                  </w:tcBorders>
                  <w:noWrap/>
                  <w:vAlign w:val="center"/>
                  <w:hideMark/>
                </w:tcPr>
                <w:p w14:paraId="020E4B30"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310,091 </w:t>
                  </w:r>
                </w:p>
              </w:tc>
              <w:tc>
                <w:tcPr>
                  <w:tcW w:w="990" w:type="dxa"/>
                  <w:tcBorders>
                    <w:top w:val="nil"/>
                    <w:left w:val="nil"/>
                    <w:bottom w:val="single" w:sz="8" w:space="0" w:color="auto"/>
                    <w:right w:val="single" w:sz="8" w:space="0" w:color="auto"/>
                  </w:tcBorders>
                  <w:noWrap/>
                  <w:vAlign w:val="center"/>
                  <w:hideMark/>
                </w:tcPr>
                <w:p w14:paraId="79672123"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354,390 </w:t>
                  </w:r>
                </w:p>
              </w:tc>
            </w:tr>
            <w:tr w:rsidR="00C7294E" w:rsidRPr="0094698C" w14:paraId="1D882AAB" w14:textId="77777777" w:rsidTr="000E4B62">
              <w:trPr>
                <w:trHeight w:val="315"/>
              </w:trPr>
              <w:tc>
                <w:tcPr>
                  <w:tcW w:w="3358" w:type="dxa"/>
                  <w:tcBorders>
                    <w:top w:val="nil"/>
                    <w:left w:val="single" w:sz="8" w:space="0" w:color="auto"/>
                    <w:bottom w:val="single" w:sz="8" w:space="0" w:color="auto"/>
                    <w:right w:val="single" w:sz="8" w:space="0" w:color="auto"/>
                  </w:tcBorders>
                  <w:noWrap/>
                  <w:vAlign w:val="center"/>
                  <w:hideMark/>
                </w:tcPr>
                <w:p w14:paraId="3ABC4AA6"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(3) 2024.2nd6.AnnualAuction.Seq1</w:t>
                  </w:r>
                </w:p>
              </w:tc>
              <w:tc>
                <w:tcPr>
                  <w:tcW w:w="1187" w:type="dxa"/>
                  <w:tcBorders>
                    <w:top w:val="nil"/>
                    <w:left w:val="nil"/>
                    <w:bottom w:val="single" w:sz="8" w:space="0" w:color="auto"/>
                    <w:right w:val="single" w:sz="8" w:space="0" w:color="auto"/>
                  </w:tcBorders>
                  <w:noWrap/>
                  <w:vAlign w:val="center"/>
                  <w:hideMark/>
                </w:tcPr>
                <w:p w14:paraId="64889FF7"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495,093 </w:t>
                  </w:r>
                </w:p>
              </w:tc>
              <w:tc>
                <w:tcPr>
                  <w:tcW w:w="990" w:type="dxa"/>
                  <w:tcBorders>
                    <w:top w:val="nil"/>
                    <w:left w:val="nil"/>
                    <w:bottom w:val="single" w:sz="8" w:space="0" w:color="auto"/>
                    <w:right w:val="single" w:sz="8" w:space="0" w:color="auto"/>
                  </w:tcBorders>
                  <w:noWrap/>
                  <w:vAlign w:val="center"/>
                  <w:hideMark/>
                </w:tcPr>
                <w:p w14:paraId="686DA284"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346,565 </w:t>
                  </w:r>
                </w:p>
              </w:tc>
              <w:tc>
                <w:tcPr>
                  <w:tcW w:w="990" w:type="dxa"/>
                  <w:tcBorders>
                    <w:top w:val="nil"/>
                    <w:left w:val="nil"/>
                    <w:bottom w:val="single" w:sz="8" w:space="0" w:color="auto"/>
                    <w:right w:val="single" w:sz="8" w:space="0" w:color="auto"/>
                  </w:tcBorders>
                  <w:noWrap/>
                  <w:vAlign w:val="center"/>
                  <w:hideMark/>
                </w:tcPr>
                <w:p w14:paraId="51008F59"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396,074 </w:t>
                  </w:r>
                </w:p>
              </w:tc>
            </w:tr>
            <w:tr w:rsidR="00C7294E" w:rsidRPr="0094698C" w14:paraId="0A12F763" w14:textId="77777777" w:rsidTr="000E4B62">
              <w:trPr>
                <w:trHeight w:val="315"/>
              </w:trPr>
              <w:tc>
                <w:tcPr>
                  <w:tcW w:w="3358" w:type="dxa"/>
                  <w:tcBorders>
                    <w:top w:val="nil"/>
                    <w:left w:val="single" w:sz="8" w:space="0" w:color="auto"/>
                    <w:bottom w:val="single" w:sz="8" w:space="0" w:color="auto"/>
                    <w:right w:val="single" w:sz="8" w:space="0" w:color="auto"/>
                  </w:tcBorders>
                  <w:noWrap/>
                  <w:vAlign w:val="center"/>
                  <w:hideMark/>
                </w:tcPr>
                <w:p w14:paraId="0BD993BA"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(4) 2027.1st6.AnnualAuction.Seq4</w:t>
                  </w:r>
                </w:p>
              </w:tc>
              <w:tc>
                <w:tcPr>
                  <w:tcW w:w="1187" w:type="dxa"/>
                  <w:tcBorders>
                    <w:top w:val="nil"/>
                    <w:left w:val="nil"/>
                    <w:bottom w:val="single" w:sz="8" w:space="0" w:color="auto"/>
                    <w:right w:val="single" w:sz="8" w:space="0" w:color="auto"/>
                  </w:tcBorders>
                  <w:noWrap/>
                  <w:vAlign w:val="center"/>
                  <w:hideMark/>
                </w:tcPr>
                <w:p w14:paraId="3505037D"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456,205 </w:t>
                  </w:r>
                </w:p>
              </w:tc>
              <w:tc>
                <w:tcPr>
                  <w:tcW w:w="990" w:type="dxa"/>
                  <w:tcBorders>
                    <w:top w:val="nil"/>
                    <w:left w:val="nil"/>
                    <w:bottom w:val="single" w:sz="8" w:space="0" w:color="auto"/>
                    <w:right w:val="single" w:sz="8" w:space="0" w:color="auto"/>
                  </w:tcBorders>
                  <w:noWrap/>
                  <w:vAlign w:val="center"/>
                  <w:hideMark/>
                </w:tcPr>
                <w:p w14:paraId="1C639FBD"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319,344 </w:t>
                  </w:r>
                </w:p>
              </w:tc>
              <w:tc>
                <w:tcPr>
                  <w:tcW w:w="990" w:type="dxa"/>
                  <w:tcBorders>
                    <w:top w:val="nil"/>
                    <w:left w:val="nil"/>
                    <w:bottom w:val="single" w:sz="8" w:space="0" w:color="auto"/>
                    <w:right w:val="single" w:sz="8" w:space="0" w:color="auto"/>
                  </w:tcBorders>
                  <w:noWrap/>
                  <w:vAlign w:val="center"/>
                  <w:hideMark/>
                </w:tcPr>
                <w:p w14:paraId="34F3DA85" w14:textId="77777777" w:rsidR="00C7294E" w:rsidRPr="0094698C" w:rsidRDefault="00C7294E" w:rsidP="000E4B62">
                  <w:pPr>
                    <w:rPr>
                      <w:rFonts w:ascii="Calibri" w:hAnsi="Calibri" w:cs="Calibri"/>
                      <w:color w:val="000000"/>
                      <w:sz w:val="22"/>
                      <w:szCs w:val="22"/>
                    </w:rPr>
                  </w:pPr>
                  <w:r w:rsidRPr="0094698C">
                    <w:rPr>
                      <w:rFonts w:ascii="Calibri" w:hAnsi="Calibri" w:cs="Calibri"/>
                      <w:color w:val="000000"/>
                      <w:sz w:val="22"/>
                      <w:szCs w:val="22"/>
                    </w:rPr>
                    <w:t xml:space="preserve">   364,964 </w:t>
                  </w:r>
                </w:p>
              </w:tc>
            </w:tr>
          </w:tbl>
          <w:p w14:paraId="14A946FE" w14:textId="7A5CA76B" w:rsidR="00C7294E" w:rsidRPr="00C7294E" w:rsidRDefault="00C7294E" w:rsidP="00C7294E">
            <w:pPr>
              <w:pStyle w:val="NormalArial"/>
              <w:spacing w:before="120"/>
            </w:pPr>
            <w:r w:rsidRPr="00C7294E">
              <w:t xml:space="preserve">It should be emphasized that if a strict limit of </w:t>
            </w:r>
            <w:ins w:id="2" w:author="SC Energy Partners 090825" w:date="2025-09-08T09:27:00Z" w16du:dateUtc="2025-09-08T14:27:00Z">
              <w:r w:rsidR="0015705D">
                <w:t>five</w:t>
              </w:r>
            </w:ins>
            <w:del w:id="3" w:author="SC Energy Partners 090825" w:date="2025-09-08T09:27:00Z" w16du:dateUtc="2025-09-08T14:27:00Z">
              <w:r w:rsidRPr="00C7294E" w:rsidDel="0015705D">
                <w:delText>two</w:delText>
              </w:r>
            </w:del>
            <w:r w:rsidRPr="00C7294E">
              <w:t xml:space="preserve"> </w:t>
            </w:r>
            <w:r w:rsidRPr="0094698C">
              <w:t>price</w:t>
            </w:r>
            <w:r>
              <w:t>-</w:t>
            </w:r>
            <w:r w:rsidRPr="0094698C">
              <w:t>quantity</w:t>
            </w:r>
            <w:r w:rsidRPr="00C7294E">
              <w:t xml:space="preserve"> pairs per path (as previously suggested) had been imposed, the transaction adjustment period would not have occurred for any of the four Long-Term Auction Sequences above.</w:t>
            </w:r>
          </w:p>
          <w:p w14:paraId="3D153053" w14:textId="77777777" w:rsidR="00C7294E" w:rsidRPr="00C7294E" w:rsidRDefault="00C7294E" w:rsidP="0015705D">
            <w:pPr>
              <w:pStyle w:val="NormalArial"/>
              <w:spacing w:before="120" w:after="120"/>
            </w:pPr>
            <w:r w:rsidRPr="00C7294E">
              <w:lastRenderedPageBreak/>
              <w:t>System enhancement - should result in overall improved ERCOT system performance.</w:t>
            </w:r>
          </w:p>
        </w:tc>
      </w:tr>
    </w:tbl>
    <w:p w14:paraId="7E14763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AE097D3" w14:textId="77777777">
        <w:trPr>
          <w:trHeight w:val="350"/>
        </w:trPr>
        <w:tc>
          <w:tcPr>
            <w:tcW w:w="10440" w:type="dxa"/>
            <w:tcBorders>
              <w:bottom w:val="single" w:sz="4" w:space="0" w:color="auto"/>
            </w:tcBorders>
            <w:shd w:val="clear" w:color="auto" w:fill="FFFFFF"/>
            <w:vAlign w:val="center"/>
          </w:tcPr>
          <w:p w14:paraId="7208137D" w14:textId="77777777" w:rsidR="00152993" w:rsidRDefault="00152993">
            <w:pPr>
              <w:pStyle w:val="Header"/>
              <w:jc w:val="center"/>
            </w:pPr>
            <w:r>
              <w:t>Revised Proposed Protocol Language</w:t>
            </w:r>
          </w:p>
        </w:tc>
      </w:tr>
    </w:tbl>
    <w:p w14:paraId="5EB53852" w14:textId="77777777" w:rsidR="00C7294E" w:rsidRPr="00C7294E" w:rsidRDefault="00C7294E" w:rsidP="00C7294E">
      <w:pPr>
        <w:keepNext/>
        <w:widowControl w:val="0"/>
        <w:tabs>
          <w:tab w:val="left" w:pos="1260"/>
        </w:tabs>
        <w:spacing w:before="240" w:after="240"/>
        <w:ind w:left="1267" w:hanging="1267"/>
        <w:outlineLvl w:val="3"/>
        <w:rPr>
          <w:b/>
          <w:bCs/>
          <w:snapToGrid w:val="0"/>
          <w:szCs w:val="20"/>
        </w:rPr>
      </w:pPr>
      <w:bookmarkStart w:id="4" w:name="_Toc397670160"/>
      <w:bookmarkStart w:id="5" w:name="_Toc405805762"/>
      <w:bookmarkStart w:id="6" w:name="_Toc475962016"/>
      <w:bookmarkStart w:id="7" w:name="_Toc93469488"/>
      <w:bookmarkStart w:id="8" w:name="_Toc273526244"/>
      <w:bookmarkStart w:id="9" w:name="_Toc90197128"/>
      <w:r w:rsidRPr="00C7294E">
        <w:rPr>
          <w:b/>
          <w:bCs/>
          <w:snapToGrid w:val="0"/>
          <w:szCs w:val="20"/>
        </w:rPr>
        <w:t>7.5.2.3</w:t>
      </w:r>
      <w:r w:rsidRPr="00C7294E">
        <w:rPr>
          <w:b/>
          <w:bCs/>
          <w:snapToGrid w:val="0"/>
          <w:szCs w:val="20"/>
        </w:rPr>
        <w:tab/>
        <w:t>CRR Auction Bid Criteria</w:t>
      </w:r>
      <w:bookmarkEnd w:id="4"/>
      <w:bookmarkEnd w:id="5"/>
      <w:bookmarkEnd w:id="6"/>
      <w:r w:rsidRPr="00C7294E">
        <w:rPr>
          <w:b/>
          <w:bCs/>
          <w:snapToGrid w:val="0"/>
          <w:szCs w:val="20"/>
        </w:rPr>
        <w:t xml:space="preserve"> </w:t>
      </w:r>
    </w:p>
    <w:p w14:paraId="693E8FEE" w14:textId="77777777" w:rsidR="00C7294E" w:rsidRPr="00C7294E" w:rsidRDefault="00C7294E" w:rsidP="00C7294E">
      <w:pPr>
        <w:spacing w:after="240"/>
        <w:ind w:left="720" w:hanging="720"/>
        <w:rPr>
          <w:iCs/>
          <w:szCs w:val="20"/>
        </w:rPr>
      </w:pPr>
      <w:r w:rsidRPr="00C7294E">
        <w:rPr>
          <w:iCs/>
          <w:szCs w:val="20"/>
        </w:rPr>
        <w:t>(1)</w:t>
      </w:r>
      <w:r w:rsidRPr="00C7294E">
        <w:rPr>
          <w:iCs/>
          <w:szCs w:val="20"/>
        </w:rPr>
        <w:tab/>
        <w:t>A CRR Auction Bid indicates a willingness to buy CRRs at the auction clearing price, if it is equal to or less than the Not-to-Exceed Price.  It must be submitted by a Participating CRR Account Holder and must include the following:</w:t>
      </w:r>
    </w:p>
    <w:p w14:paraId="20249E1D" w14:textId="77777777" w:rsidR="00C7294E" w:rsidRPr="00C7294E" w:rsidRDefault="00C7294E" w:rsidP="00C7294E">
      <w:pPr>
        <w:spacing w:after="240"/>
        <w:ind w:left="1440" w:hanging="720"/>
        <w:rPr>
          <w:iCs/>
          <w:szCs w:val="20"/>
        </w:rPr>
      </w:pPr>
      <w:r w:rsidRPr="00C7294E">
        <w:rPr>
          <w:iCs/>
          <w:szCs w:val="20"/>
        </w:rPr>
        <w:t>(a)</w:t>
      </w:r>
      <w:r w:rsidRPr="00C7294E">
        <w:rPr>
          <w:iCs/>
          <w:szCs w:val="20"/>
        </w:rPr>
        <w:tab/>
        <w:t>The short name of the Participating CRR Account Holder;</w:t>
      </w:r>
    </w:p>
    <w:p w14:paraId="37D293A8" w14:textId="77777777" w:rsidR="00C7294E" w:rsidRPr="00C7294E" w:rsidRDefault="00C7294E" w:rsidP="00C7294E">
      <w:pPr>
        <w:spacing w:after="240"/>
        <w:ind w:left="1440" w:hanging="720"/>
        <w:rPr>
          <w:iCs/>
          <w:szCs w:val="20"/>
        </w:rPr>
      </w:pPr>
      <w:r w:rsidRPr="00C7294E">
        <w:rPr>
          <w:iCs/>
          <w:szCs w:val="20"/>
        </w:rPr>
        <w:t>(b)</w:t>
      </w:r>
      <w:r w:rsidRPr="00C7294E">
        <w:rPr>
          <w:iCs/>
          <w:szCs w:val="20"/>
        </w:rPr>
        <w:tab/>
        <w:t>The single type of CRR being bid;</w:t>
      </w:r>
    </w:p>
    <w:p w14:paraId="247754B2" w14:textId="77777777" w:rsidR="00C7294E" w:rsidRPr="00C7294E" w:rsidRDefault="00C7294E" w:rsidP="00C7294E">
      <w:pPr>
        <w:spacing w:after="240"/>
        <w:ind w:left="1440" w:hanging="720"/>
        <w:rPr>
          <w:iCs/>
          <w:szCs w:val="20"/>
        </w:rPr>
      </w:pPr>
      <w:r w:rsidRPr="00C7294E">
        <w:rPr>
          <w:iCs/>
          <w:szCs w:val="20"/>
        </w:rPr>
        <w:t>(c)</w:t>
      </w:r>
      <w:r w:rsidRPr="00C7294E">
        <w:rPr>
          <w:iCs/>
          <w:szCs w:val="20"/>
        </w:rPr>
        <w:tab/>
        <w:t>The source Settlement Point and the sink Settlement Point for the block of CRRs being bid;</w:t>
      </w:r>
    </w:p>
    <w:p w14:paraId="10F90124" w14:textId="77777777" w:rsidR="00C7294E" w:rsidRPr="00C7294E" w:rsidRDefault="00C7294E" w:rsidP="00C7294E">
      <w:pPr>
        <w:spacing w:after="240"/>
        <w:ind w:left="1440" w:hanging="720"/>
        <w:rPr>
          <w:iCs/>
          <w:szCs w:val="20"/>
        </w:rPr>
      </w:pPr>
      <w:r w:rsidRPr="00C7294E">
        <w:rPr>
          <w:iCs/>
          <w:szCs w:val="20"/>
        </w:rPr>
        <w:t>(d)</w:t>
      </w:r>
      <w:r w:rsidRPr="00C7294E">
        <w:rPr>
          <w:iCs/>
          <w:szCs w:val="20"/>
        </w:rPr>
        <w:tab/>
        <w:t>The month or strip of consecutive months for which the block of CRRs is being bid, including time-of-use designation, which may include a 7x24 block in a CRR Monthly Auction but not in a CRR Auction held as part of a CRR Long-Term Auction Sequence;</w:t>
      </w:r>
    </w:p>
    <w:p w14:paraId="3BAD78B4" w14:textId="77777777" w:rsidR="00C7294E" w:rsidRPr="00C7294E" w:rsidRDefault="00C7294E" w:rsidP="00C7294E">
      <w:pPr>
        <w:spacing w:after="240"/>
        <w:ind w:left="1440" w:hanging="720"/>
        <w:rPr>
          <w:iCs/>
          <w:szCs w:val="20"/>
        </w:rPr>
      </w:pPr>
      <w:r w:rsidRPr="00C7294E">
        <w:rPr>
          <w:iCs/>
          <w:szCs w:val="20"/>
        </w:rPr>
        <w:t>(e)</w:t>
      </w:r>
      <w:r w:rsidRPr="00C7294E">
        <w:rPr>
          <w:iCs/>
          <w:szCs w:val="20"/>
        </w:rPr>
        <w:tab/>
        <w:t>The quantity of CRRs in MW, which must be the same for each hour within the block, for which the Not-to-Exceed Price is effective; and</w:t>
      </w:r>
    </w:p>
    <w:p w14:paraId="08FC54D4" w14:textId="77777777" w:rsidR="00C7294E" w:rsidRPr="00C7294E" w:rsidRDefault="00C7294E" w:rsidP="00C7294E">
      <w:pPr>
        <w:spacing w:after="240"/>
        <w:ind w:left="1440" w:hanging="720"/>
        <w:rPr>
          <w:iCs/>
          <w:szCs w:val="20"/>
        </w:rPr>
      </w:pPr>
      <w:r w:rsidRPr="00C7294E">
        <w:rPr>
          <w:iCs/>
          <w:szCs w:val="20"/>
        </w:rPr>
        <w:t>(f)</w:t>
      </w:r>
      <w:r w:rsidRPr="00C7294E">
        <w:rPr>
          <w:iCs/>
          <w:szCs w:val="20"/>
        </w:rPr>
        <w:tab/>
        <w:t>A dollars per CRR (i.e. dollars per MW per hour) for the Not-to-Exceed Price.</w:t>
      </w:r>
    </w:p>
    <w:p w14:paraId="534F0EC6" w14:textId="77777777" w:rsidR="00C7294E" w:rsidRPr="00C7294E" w:rsidRDefault="00C7294E" w:rsidP="00C7294E">
      <w:pPr>
        <w:spacing w:after="240"/>
        <w:ind w:left="720" w:hanging="720"/>
        <w:rPr>
          <w:iCs/>
          <w:szCs w:val="20"/>
        </w:rPr>
      </w:pPr>
      <w:r w:rsidRPr="00C7294E">
        <w:rPr>
          <w:iCs/>
          <w:szCs w:val="20"/>
        </w:rPr>
        <w:t>(2)</w:t>
      </w:r>
      <w:r w:rsidRPr="00C7294E">
        <w:rPr>
          <w:iCs/>
          <w:szCs w:val="20"/>
        </w:rPr>
        <w:tab/>
        <w:t xml:space="preserve">The Participating CRR Account Holder may submit a self-imposed credit limit for the CRR Monthly Auction or for each time-of-use in a CRR Auction that is part of a CRR Long-Term Auction Sequence, if desired. </w:t>
      </w:r>
    </w:p>
    <w:p w14:paraId="1AF69FE4" w14:textId="77777777" w:rsidR="00C7294E" w:rsidRPr="00C7294E" w:rsidRDefault="00C7294E" w:rsidP="00C7294E">
      <w:pPr>
        <w:spacing w:after="240"/>
        <w:ind w:left="720" w:hanging="720"/>
        <w:rPr>
          <w:iCs/>
          <w:szCs w:val="20"/>
        </w:rPr>
      </w:pPr>
      <w:r w:rsidRPr="00C7294E">
        <w:rPr>
          <w:iCs/>
          <w:szCs w:val="20"/>
        </w:rPr>
        <w:t>(3)</w:t>
      </w:r>
      <w:r w:rsidRPr="00C7294E">
        <w:rPr>
          <w:iCs/>
          <w:szCs w:val="20"/>
        </w:rPr>
        <w:tab/>
        <w:t xml:space="preserve">A bid to buy a PTP Option cannot specify a non-positive Not-to-Exceed Price less than the Minimum PTP Option Bid Price.  </w:t>
      </w:r>
    </w:p>
    <w:p w14:paraId="0260BF21" w14:textId="77777777" w:rsidR="00C7294E" w:rsidRPr="00C7294E" w:rsidRDefault="00C7294E" w:rsidP="00C7294E">
      <w:pPr>
        <w:spacing w:after="240"/>
        <w:ind w:left="720" w:hanging="720"/>
        <w:rPr>
          <w:iCs/>
          <w:szCs w:val="20"/>
        </w:rPr>
      </w:pPr>
      <w:r w:rsidRPr="00C7294E">
        <w:rPr>
          <w:iCs/>
          <w:szCs w:val="20"/>
        </w:rPr>
        <w:t>(4)</w:t>
      </w:r>
      <w:r w:rsidRPr="00C7294E">
        <w:rPr>
          <w:iCs/>
          <w:szCs w:val="20"/>
        </w:rPr>
        <w:tab/>
        <w:t>A bid to buy a PTP Obligation can specify a negative Not-to-Exceed Price.</w:t>
      </w:r>
    </w:p>
    <w:p w14:paraId="54910B89" w14:textId="77777777" w:rsidR="00C7294E" w:rsidRPr="00C7294E" w:rsidRDefault="00C7294E" w:rsidP="00C7294E">
      <w:pPr>
        <w:spacing w:after="240"/>
        <w:ind w:left="720" w:hanging="720"/>
        <w:rPr>
          <w:iCs/>
          <w:szCs w:val="20"/>
        </w:rPr>
      </w:pPr>
      <w:r w:rsidRPr="00C7294E">
        <w:rPr>
          <w:iCs/>
          <w:szCs w:val="20"/>
        </w:rPr>
        <w:t>(5)</w:t>
      </w:r>
      <w:r w:rsidRPr="00C7294E">
        <w:rPr>
          <w:iCs/>
          <w:szCs w:val="20"/>
        </w:rPr>
        <w:tab/>
        <w:t>A CRR bid for a specified MW quantity of CRRs constitutes a bid to buy a quantity of CRRs equal to or less than the specified quantity.  A CRR bid may not specify a minimum quantity of MW that the Participating CRR Account Holder wishes to buy.</w:t>
      </w:r>
    </w:p>
    <w:p w14:paraId="5B74699A" w14:textId="77777777" w:rsidR="00C7294E" w:rsidRPr="00C7294E" w:rsidRDefault="00C7294E" w:rsidP="00C7294E">
      <w:pPr>
        <w:spacing w:after="240"/>
        <w:ind w:left="720" w:hanging="720"/>
        <w:rPr>
          <w:ins w:id="10" w:author="SC Energy Partners" w:date="2025-08-26T12:07:00Z" w16du:dateUtc="2025-08-26T17:07:00Z"/>
          <w:iCs/>
          <w:szCs w:val="20"/>
        </w:rPr>
      </w:pPr>
      <w:r w:rsidRPr="00C7294E">
        <w:rPr>
          <w:iCs/>
          <w:szCs w:val="20"/>
        </w:rPr>
        <w:t>(6)</w:t>
      </w:r>
      <w:r w:rsidRPr="00C7294E">
        <w:rPr>
          <w:iCs/>
          <w:szCs w:val="20"/>
        </w:rPr>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End w:id="7"/>
      <w:bookmarkEnd w:id="8"/>
      <w:bookmarkEnd w:id="9"/>
    </w:p>
    <w:p w14:paraId="44CC72C2" w14:textId="2D33F46E" w:rsidR="00152993" w:rsidRPr="00C7294E" w:rsidRDefault="00C7294E" w:rsidP="00C7294E">
      <w:pPr>
        <w:spacing w:after="240"/>
        <w:ind w:left="720" w:hanging="720"/>
        <w:rPr>
          <w:iCs/>
          <w:szCs w:val="20"/>
        </w:rPr>
      </w:pPr>
      <w:ins w:id="11" w:author="SC Energy Partners" w:date="2025-08-26T12:07:00Z" w16du:dateUtc="2025-08-26T17:07:00Z">
        <w:r w:rsidRPr="00C7294E">
          <w:rPr>
            <w:iCs/>
            <w:szCs w:val="20"/>
          </w:rPr>
          <w:lastRenderedPageBreak/>
          <w:t>(7)</w:t>
        </w:r>
        <w:r w:rsidRPr="00C7294E">
          <w:rPr>
            <w:iCs/>
            <w:szCs w:val="20"/>
          </w:rPr>
          <w:tab/>
          <w:t xml:space="preserve">Participating CRR Account Holders shall not submit more than </w:t>
        </w:r>
      </w:ins>
      <w:ins w:id="12" w:author="SC Energy Partners 090825" w:date="2025-09-08T09:27:00Z" w16du:dateUtc="2025-09-08T14:27:00Z">
        <w:r w:rsidR="0015705D">
          <w:rPr>
            <w:iCs/>
            <w:szCs w:val="20"/>
          </w:rPr>
          <w:t>five</w:t>
        </w:r>
      </w:ins>
      <w:ins w:id="13" w:author="SC Energy Partners" w:date="2025-08-26T12:07:00Z" w16du:dateUtc="2025-08-26T17:07:00Z">
        <w:del w:id="14" w:author="SC Energy Partners 090825" w:date="2025-09-08T09:27:00Z" w16du:dateUtc="2025-09-08T14:27:00Z">
          <w:r w:rsidRPr="00C7294E" w:rsidDel="0015705D">
            <w:rPr>
              <w:iCs/>
              <w:szCs w:val="20"/>
            </w:rPr>
            <w:delText>two</w:delText>
          </w:r>
        </w:del>
        <w:r w:rsidRPr="00C7294E">
          <w:rPr>
            <w:iCs/>
            <w:szCs w:val="20"/>
          </w:rPr>
          <w:t xml:space="preserve"> CRR bids for each unique combination of source, sink, Time Of Use (TOU), and period.  For the purposes of this limitation, Settlement Points contained in the same Electrically Similar Settlement Point group for the auction are treated as the same Settlement Point.</w:t>
        </w:r>
      </w:ins>
    </w:p>
    <w:sectPr w:rsidR="00152993" w:rsidRPr="00C7294E"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8EB33" w14:textId="77777777" w:rsidR="00B5080A" w:rsidRDefault="00B5080A">
      <w:r>
        <w:separator/>
      </w:r>
    </w:p>
  </w:endnote>
  <w:endnote w:type="continuationSeparator" w:id="0">
    <w:p w14:paraId="1C52BFD3"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F482" w14:textId="31921DC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7294E">
      <w:rPr>
        <w:rFonts w:ascii="Arial" w:hAnsi="Arial"/>
        <w:noProof/>
        <w:sz w:val="18"/>
      </w:rPr>
      <w:t>1297NPRR-03 SC Energy Partners Comments 090825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B47140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966F1" w14:textId="77777777" w:rsidR="00B5080A" w:rsidRDefault="00B5080A">
      <w:r>
        <w:separator/>
      </w:r>
    </w:p>
  </w:footnote>
  <w:footnote w:type="continuationSeparator" w:id="0">
    <w:p w14:paraId="142DA63F"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7A6EA" w14:textId="77777777" w:rsidR="00EE6681" w:rsidRDefault="00EE6681">
    <w:pPr>
      <w:pStyle w:val="Header"/>
      <w:jc w:val="center"/>
      <w:rPr>
        <w:sz w:val="32"/>
      </w:rPr>
    </w:pPr>
    <w:r>
      <w:rPr>
        <w:sz w:val="32"/>
      </w:rPr>
      <w:t>NPRR Comments</w:t>
    </w:r>
  </w:p>
  <w:p w14:paraId="02FB43A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22645772">
    <w:abstractNumId w:val="0"/>
  </w:num>
  <w:num w:numId="2" w16cid:durableId="153356836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 Energy Partners 090825">
    <w15:presenceInfo w15:providerId="None" w15:userId="SC Energy Partners 090825"/>
  </w15:person>
  <w15:person w15:author="SC Energy Partners">
    <w15:presenceInfo w15:providerId="None" w15:userId="SC Energy Partn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5705D"/>
    <w:rsid w:val="00170297"/>
    <w:rsid w:val="001A227D"/>
    <w:rsid w:val="001E2032"/>
    <w:rsid w:val="002758A7"/>
    <w:rsid w:val="003010C0"/>
    <w:rsid w:val="00332A97"/>
    <w:rsid w:val="00350C00"/>
    <w:rsid w:val="00356AE2"/>
    <w:rsid w:val="00366113"/>
    <w:rsid w:val="003C270C"/>
    <w:rsid w:val="003D0994"/>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E29D1"/>
    <w:rsid w:val="007F2CA8"/>
    <w:rsid w:val="007F7161"/>
    <w:rsid w:val="0085559E"/>
    <w:rsid w:val="00896B1B"/>
    <w:rsid w:val="008E559E"/>
    <w:rsid w:val="00916080"/>
    <w:rsid w:val="00921A68"/>
    <w:rsid w:val="00A015C4"/>
    <w:rsid w:val="00A15172"/>
    <w:rsid w:val="00B5080A"/>
    <w:rsid w:val="00B943AE"/>
    <w:rsid w:val="00BD7258"/>
    <w:rsid w:val="00C0598D"/>
    <w:rsid w:val="00C11956"/>
    <w:rsid w:val="00C602E5"/>
    <w:rsid w:val="00C7294E"/>
    <w:rsid w:val="00C748FD"/>
    <w:rsid w:val="00C86BDC"/>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4A5969"/>
  <w15:chartTrackingRefBased/>
  <w15:docId w15:val="{8B01C5C1-2320-4C51-B1D0-2C65DA65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C7294E"/>
    <w:rPr>
      <w:rFonts w:ascii="Arial" w:hAnsi="Arial"/>
      <w:sz w:val="24"/>
      <w:szCs w:val="24"/>
    </w:rPr>
  </w:style>
  <w:style w:type="paragraph" w:styleId="Revision">
    <w:name w:val="Revision"/>
    <w:hidden/>
    <w:uiPriority w:val="99"/>
    <w:semiHidden/>
    <w:rsid w:val="001570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owan@sumo.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97"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934</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2025-09-08T17:32:00Z</dcterms:created>
  <dcterms:modified xsi:type="dcterms:W3CDTF">2025-09-08T17:33:00Z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2025-09-08T14:30:34Z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b4a2d601-07fa-4ae0-95ba-ba905758b13e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